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013ED3" w14:textId="77777777" w:rsidR="00CD3ECE" w:rsidRDefault="00CD3ECE" w:rsidP="00512F92">
      <w:pPr>
        <w:spacing w:after="60"/>
        <w:jc w:val="center"/>
        <w:outlineLvl w:val="3"/>
        <w:rPr>
          <w:b/>
          <w:bCs/>
          <w:sz w:val="28"/>
          <w:szCs w:val="36"/>
        </w:rPr>
      </w:pPr>
    </w:p>
    <w:p w14:paraId="56013ED4" w14:textId="77777777" w:rsidR="00E15BD5" w:rsidRDefault="00E15BD5" w:rsidP="00512F92">
      <w:pPr>
        <w:spacing w:after="60"/>
        <w:jc w:val="center"/>
        <w:outlineLvl w:val="3"/>
        <w:rPr>
          <w:b/>
          <w:bCs/>
          <w:sz w:val="28"/>
          <w:szCs w:val="36"/>
        </w:rPr>
      </w:pPr>
      <w:r w:rsidRPr="00764F32">
        <w:rPr>
          <w:b/>
          <w:bCs/>
          <w:sz w:val="28"/>
          <w:szCs w:val="36"/>
        </w:rPr>
        <w:t xml:space="preserve">Osvědčení </w:t>
      </w:r>
      <w:r>
        <w:rPr>
          <w:b/>
          <w:bCs/>
          <w:sz w:val="28"/>
          <w:szCs w:val="36"/>
        </w:rPr>
        <w:t xml:space="preserve">Správy železnic </w:t>
      </w:r>
      <w:r w:rsidRPr="00764F32">
        <w:rPr>
          <w:b/>
          <w:bCs/>
          <w:sz w:val="28"/>
          <w:szCs w:val="36"/>
        </w:rPr>
        <w:t xml:space="preserve">o řádném </w:t>
      </w:r>
      <w:r w:rsidR="002D6C3D" w:rsidRPr="00E725E3">
        <w:rPr>
          <w:b/>
          <w:bCs/>
          <w:sz w:val="28"/>
          <w:szCs w:val="36"/>
        </w:rPr>
        <w:t xml:space="preserve">plnění veřejné zakázky </w:t>
      </w:r>
      <w:r w:rsidR="00D50D06">
        <w:rPr>
          <w:b/>
          <w:bCs/>
          <w:sz w:val="28"/>
          <w:szCs w:val="36"/>
        </w:rPr>
        <w:t>na služby</w:t>
      </w:r>
    </w:p>
    <w:p w14:paraId="56013ED5" w14:textId="77777777" w:rsidR="001B129D" w:rsidRPr="00E725E3" w:rsidRDefault="001B129D" w:rsidP="00512F92">
      <w:pPr>
        <w:spacing w:after="60"/>
        <w:jc w:val="center"/>
        <w:outlineLvl w:val="3"/>
        <w:rPr>
          <w:b/>
          <w:bCs/>
          <w:sz w:val="28"/>
          <w:szCs w:val="36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629"/>
        <w:gridCol w:w="4433"/>
      </w:tblGrid>
      <w:tr w:rsidR="001B129D" w:rsidRPr="00CD3ECE" w14:paraId="56013ED8" w14:textId="77777777" w:rsidTr="00512F92">
        <w:tc>
          <w:tcPr>
            <w:tcW w:w="4629" w:type="dxa"/>
            <w:shd w:val="clear" w:color="auto" w:fill="FDE9D9" w:themeFill="accent6" w:themeFillTint="33"/>
            <w:vAlign w:val="center"/>
          </w:tcPr>
          <w:p w14:paraId="56013ED6" w14:textId="77777777" w:rsidR="001B129D" w:rsidRPr="00CD3ECE" w:rsidRDefault="001B129D" w:rsidP="00512F92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Název zakázky:</w:t>
            </w:r>
          </w:p>
        </w:tc>
        <w:tc>
          <w:tcPr>
            <w:tcW w:w="4433" w:type="dxa"/>
            <w:vAlign w:val="center"/>
          </w:tcPr>
          <w:p w14:paraId="56013ED7" w14:textId="360A2A13" w:rsidR="001B129D" w:rsidRPr="00CD3ECE" w:rsidRDefault="00E919B1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  <w:ins w:id="0" w:author="Kaplanová Ivana" w:date="2023-05-11T09:49:00Z">
              <w:r w:rsidRPr="00E919B1">
                <w:rPr>
                  <w:bCs/>
                  <w:sz w:val="20"/>
                </w:rPr>
                <w:t>Pravidelná servisní prohlídka technologie pojízdné měřící laboratoře 2023</w:t>
              </w:r>
            </w:ins>
            <w:bookmarkStart w:id="1" w:name="_GoBack"/>
            <w:bookmarkEnd w:id="1"/>
          </w:p>
        </w:tc>
      </w:tr>
      <w:tr w:rsidR="001B129D" w:rsidRPr="00CD3ECE" w14:paraId="56013EDB" w14:textId="77777777" w:rsidTr="00512F92">
        <w:tc>
          <w:tcPr>
            <w:tcW w:w="4629" w:type="dxa"/>
            <w:shd w:val="clear" w:color="auto" w:fill="FDE9D9" w:themeFill="accent6" w:themeFillTint="33"/>
            <w:vAlign w:val="center"/>
          </w:tcPr>
          <w:p w14:paraId="56013ED9" w14:textId="77777777" w:rsidR="001B129D" w:rsidRPr="00E725E3" w:rsidRDefault="00D50D06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Objednatel:</w:t>
            </w:r>
          </w:p>
        </w:tc>
        <w:tc>
          <w:tcPr>
            <w:tcW w:w="4433" w:type="dxa"/>
            <w:vAlign w:val="center"/>
          </w:tcPr>
          <w:p w14:paraId="56013EDA" w14:textId="77777777" w:rsidR="001B129D" w:rsidRPr="00CD3ECE" w:rsidRDefault="001B129D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56013EDE" w14:textId="77777777" w:rsidTr="00512F92">
        <w:tc>
          <w:tcPr>
            <w:tcW w:w="4629" w:type="dxa"/>
            <w:shd w:val="clear" w:color="auto" w:fill="FDE9D9" w:themeFill="accent6" w:themeFillTint="33"/>
            <w:vAlign w:val="center"/>
          </w:tcPr>
          <w:p w14:paraId="56013EDC" w14:textId="77777777" w:rsidR="001B129D" w:rsidRPr="00CD3ECE" w:rsidRDefault="00D50D06" w:rsidP="00512F92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</w:rPr>
              <w:t>Předmět zakázky</w:t>
            </w:r>
            <w:r w:rsidRPr="00E725E3">
              <w:rPr>
                <w:b/>
                <w:bCs/>
                <w:sz w:val="20"/>
              </w:rPr>
              <w:t>:</w:t>
            </w:r>
          </w:p>
        </w:tc>
        <w:tc>
          <w:tcPr>
            <w:tcW w:w="4433" w:type="dxa"/>
            <w:vAlign w:val="center"/>
          </w:tcPr>
          <w:p w14:paraId="56013EDD" w14:textId="77777777" w:rsidR="001B129D" w:rsidRPr="00CD3ECE" w:rsidRDefault="001B129D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56013EE3" w14:textId="77777777" w:rsidTr="00512F92">
        <w:tc>
          <w:tcPr>
            <w:tcW w:w="4629" w:type="dxa"/>
            <w:shd w:val="clear" w:color="auto" w:fill="FDE9D9" w:themeFill="accent6" w:themeFillTint="33"/>
            <w:vAlign w:val="center"/>
          </w:tcPr>
          <w:p w14:paraId="56013EDF" w14:textId="77777777" w:rsidR="00D50D06" w:rsidRDefault="001B129D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zahájení Díla</w:t>
            </w:r>
            <w:r w:rsidR="00D50D06">
              <w:rPr>
                <w:b/>
                <w:bCs/>
                <w:sz w:val="20"/>
              </w:rPr>
              <w:t xml:space="preserve"> </w:t>
            </w:r>
          </w:p>
          <w:p w14:paraId="56013EE0" w14:textId="77777777" w:rsidR="00D50D06" w:rsidRDefault="00D50D06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nebo </w:t>
            </w:r>
          </w:p>
          <w:p w14:paraId="56013EE1" w14:textId="77777777" w:rsidR="001B129D" w:rsidRPr="00E725E3" w:rsidRDefault="00D50D06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poskytování služeb</w:t>
            </w:r>
            <w:r w:rsidR="001B129D" w:rsidRPr="00E725E3">
              <w:rPr>
                <w:b/>
                <w:bCs/>
                <w:sz w:val="20"/>
              </w:rPr>
              <w:t>:</w:t>
            </w:r>
          </w:p>
        </w:tc>
        <w:tc>
          <w:tcPr>
            <w:tcW w:w="4433" w:type="dxa"/>
            <w:vAlign w:val="center"/>
          </w:tcPr>
          <w:p w14:paraId="56013EE2" w14:textId="77777777" w:rsidR="001B129D" w:rsidRPr="00CD3ECE" w:rsidRDefault="001B129D" w:rsidP="00512F92">
            <w:pPr>
              <w:spacing w:after="60"/>
              <w:jc w:val="left"/>
              <w:outlineLvl w:val="3"/>
              <w:rPr>
                <w:bCs/>
                <w:color w:val="FF0000"/>
                <w:sz w:val="20"/>
              </w:rPr>
            </w:pPr>
          </w:p>
        </w:tc>
      </w:tr>
      <w:tr w:rsidR="001B129D" w:rsidRPr="00CD3ECE" w14:paraId="56013EE8" w14:textId="77777777" w:rsidTr="00512F92">
        <w:tc>
          <w:tcPr>
            <w:tcW w:w="4629" w:type="dxa"/>
            <w:shd w:val="clear" w:color="auto" w:fill="FDE9D9" w:themeFill="accent6" w:themeFillTint="33"/>
            <w:vAlign w:val="center"/>
          </w:tcPr>
          <w:p w14:paraId="56013EE4" w14:textId="77777777" w:rsidR="00D50D06" w:rsidRDefault="001B129D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dokončení Díla</w:t>
            </w:r>
          </w:p>
          <w:p w14:paraId="56013EE5" w14:textId="77777777" w:rsidR="00D50D06" w:rsidRDefault="00D50D06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nebo </w:t>
            </w:r>
          </w:p>
          <w:p w14:paraId="56013EE6" w14:textId="77777777" w:rsidR="001B129D" w:rsidRPr="00E725E3" w:rsidRDefault="00D50D06" w:rsidP="00512F92">
            <w:pPr>
              <w:spacing w:after="60"/>
              <w:outlineLvl w:val="3"/>
              <w:rPr>
                <w:bCs/>
                <w:sz w:val="20"/>
              </w:rPr>
            </w:pPr>
            <w:r>
              <w:rPr>
                <w:b/>
                <w:bCs/>
                <w:sz w:val="20"/>
              </w:rPr>
              <w:t>ukončení poskytování služeb</w:t>
            </w:r>
            <w:r w:rsidR="001B129D" w:rsidRPr="00E725E3">
              <w:rPr>
                <w:b/>
                <w:bCs/>
                <w:sz w:val="20"/>
              </w:rPr>
              <w:t>:</w:t>
            </w:r>
          </w:p>
        </w:tc>
        <w:tc>
          <w:tcPr>
            <w:tcW w:w="4433" w:type="dxa"/>
            <w:vAlign w:val="center"/>
          </w:tcPr>
          <w:p w14:paraId="56013EE7" w14:textId="77777777" w:rsidR="001B129D" w:rsidRPr="00CD3ECE" w:rsidRDefault="001B129D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56013EED" w14:textId="77777777" w:rsidTr="00512F92">
        <w:tc>
          <w:tcPr>
            <w:tcW w:w="4629" w:type="dxa"/>
            <w:shd w:val="clear" w:color="auto" w:fill="FDE9D9" w:themeFill="accent6" w:themeFillTint="33"/>
            <w:vAlign w:val="center"/>
          </w:tcPr>
          <w:p w14:paraId="56013EE9" w14:textId="77777777" w:rsidR="00D50D06" w:rsidRDefault="001B129D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Konečná cena za Dílo</w:t>
            </w:r>
            <w:r w:rsidR="00D50D06">
              <w:rPr>
                <w:b/>
                <w:bCs/>
                <w:sz w:val="20"/>
              </w:rPr>
              <w:t xml:space="preserve"> </w:t>
            </w:r>
          </w:p>
          <w:p w14:paraId="56013EEA" w14:textId="77777777" w:rsidR="00D50D06" w:rsidRDefault="00D50D06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nebo</w:t>
            </w:r>
          </w:p>
          <w:p w14:paraId="56013EEB" w14:textId="18E7E5C6" w:rsidR="001B129D" w:rsidRPr="00E725E3" w:rsidRDefault="00D50D06" w:rsidP="00512F92">
            <w:pPr>
              <w:spacing w:after="60"/>
              <w:outlineLvl w:val="3"/>
              <w:rPr>
                <w:bCs/>
                <w:sz w:val="20"/>
              </w:rPr>
            </w:pPr>
            <w:r>
              <w:rPr>
                <w:b/>
                <w:bCs/>
                <w:sz w:val="20"/>
              </w:rPr>
              <w:t>Cena poskytnutých služeb</w:t>
            </w:r>
            <w:r w:rsidR="001B129D" w:rsidRPr="00E725E3">
              <w:rPr>
                <w:b/>
                <w:bCs/>
                <w:sz w:val="20"/>
              </w:rPr>
              <w:t xml:space="preserve"> </w:t>
            </w:r>
            <w:r w:rsidR="001B129D" w:rsidRPr="00512F92">
              <w:rPr>
                <w:b/>
                <w:bCs/>
                <w:sz w:val="20"/>
              </w:rPr>
              <w:t>v</w:t>
            </w:r>
            <w:r w:rsidR="00A60F56">
              <w:rPr>
                <w:b/>
                <w:bCs/>
                <w:sz w:val="20"/>
              </w:rPr>
              <w:t> </w:t>
            </w:r>
            <w:r w:rsidR="001B129D" w:rsidRPr="00512F92">
              <w:rPr>
                <w:b/>
                <w:bCs/>
                <w:sz w:val="20"/>
              </w:rPr>
              <w:t>Kč</w:t>
            </w:r>
            <w:r w:rsidR="00A60F56">
              <w:rPr>
                <w:bCs/>
                <w:sz w:val="20"/>
              </w:rPr>
              <w:t xml:space="preserve"> </w:t>
            </w:r>
            <w:r w:rsidR="00A60F56" w:rsidRPr="00512F92">
              <w:rPr>
                <w:b/>
                <w:bCs/>
                <w:sz w:val="20"/>
              </w:rPr>
              <w:t>bez DPH</w:t>
            </w:r>
            <w:r w:rsidR="001B129D" w:rsidRPr="00E725E3">
              <w:rPr>
                <w:bCs/>
                <w:sz w:val="20"/>
              </w:rPr>
              <w:t>:</w:t>
            </w:r>
          </w:p>
        </w:tc>
        <w:tc>
          <w:tcPr>
            <w:tcW w:w="4433" w:type="dxa"/>
            <w:vAlign w:val="center"/>
          </w:tcPr>
          <w:p w14:paraId="56013EEC" w14:textId="77777777" w:rsidR="001B129D" w:rsidRPr="00CD3ECE" w:rsidRDefault="001B129D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Layout w:type="fixed"/>
        <w:tblLook w:val="04A0" w:firstRow="1" w:lastRow="0" w:firstColumn="1" w:lastColumn="0" w:noHBand="0" w:noVBand="1"/>
      </w:tblPr>
      <w:tblGrid>
        <w:gridCol w:w="4652"/>
        <w:gridCol w:w="4410"/>
      </w:tblGrid>
      <w:tr w:rsidR="00A16B62" w:rsidRPr="00CD3ECE" w14:paraId="705063C0" w14:textId="77777777" w:rsidTr="00512F92">
        <w:tc>
          <w:tcPr>
            <w:tcW w:w="4652" w:type="dxa"/>
            <w:shd w:val="clear" w:color="auto" w:fill="FDE9D9" w:themeFill="accent6" w:themeFillTint="33"/>
            <w:vAlign w:val="center"/>
          </w:tcPr>
          <w:p w14:paraId="5D6B2A45" w14:textId="77777777" w:rsidR="00A16B62" w:rsidRDefault="00A16B62" w:rsidP="00FA0B90">
            <w:pPr>
              <w:widowControl w:val="0"/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Zhotovitel Díla</w:t>
            </w:r>
            <w:r>
              <w:rPr>
                <w:b/>
                <w:bCs/>
                <w:sz w:val="20"/>
              </w:rPr>
              <w:t xml:space="preserve"> </w:t>
            </w:r>
          </w:p>
          <w:p w14:paraId="73417C6B" w14:textId="77777777" w:rsidR="00A16B62" w:rsidRDefault="00A16B62" w:rsidP="00FA0B90">
            <w:pPr>
              <w:widowControl w:val="0"/>
              <w:spacing w:after="60"/>
              <w:outlineLvl w:val="3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nebo </w:t>
            </w:r>
          </w:p>
          <w:p w14:paraId="324F0F88" w14:textId="77777777" w:rsidR="00A16B62" w:rsidRPr="00CD3ECE" w:rsidRDefault="00A16B62" w:rsidP="00FA0B90">
            <w:pPr>
              <w:widowControl w:val="0"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</w:rPr>
              <w:t>Poskytovatel služeb</w:t>
            </w:r>
            <w:r w:rsidRPr="00E725E3">
              <w:rPr>
                <w:bCs/>
                <w:sz w:val="20"/>
              </w:rPr>
              <w:t xml:space="preserve"> </w:t>
            </w:r>
          </w:p>
        </w:tc>
        <w:tc>
          <w:tcPr>
            <w:tcW w:w="4410" w:type="dxa"/>
            <w:vAlign w:val="center"/>
          </w:tcPr>
          <w:p w14:paraId="1E139539" w14:textId="0359CCAD" w:rsidR="00A16B62" w:rsidRPr="00A60F56" w:rsidRDefault="00512F92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  <w:r w:rsidRPr="00512F92">
              <w:rPr>
                <w:noProof/>
                <w:sz w:val="20"/>
              </w:rPr>
              <w:t>[název dle SOD, sídlo, IČO]</w:t>
            </w:r>
          </w:p>
        </w:tc>
      </w:tr>
      <w:tr w:rsidR="00A16B62" w:rsidRPr="00CD3ECE" w14:paraId="430ACBC2" w14:textId="77777777" w:rsidTr="00512F92">
        <w:tc>
          <w:tcPr>
            <w:tcW w:w="4652" w:type="dxa"/>
            <w:shd w:val="clear" w:color="auto" w:fill="FDE9D9" w:themeFill="accent6" w:themeFillTint="33"/>
            <w:vAlign w:val="center"/>
          </w:tcPr>
          <w:p w14:paraId="570FB7DB" w14:textId="77777777" w:rsidR="00A16B62" w:rsidRPr="00CD3ECE" w:rsidRDefault="00A16B62" w:rsidP="00FA0B90">
            <w:pPr>
              <w:widowControl w:val="0"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Správce/vedoucí společník</w:t>
            </w:r>
          </w:p>
        </w:tc>
        <w:tc>
          <w:tcPr>
            <w:tcW w:w="4410" w:type="dxa"/>
            <w:vAlign w:val="center"/>
          </w:tcPr>
          <w:p w14:paraId="110D372F" w14:textId="77777777" w:rsidR="00A16B62" w:rsidRPr="00CD3ECE" w:rsidRDefault="00A16B62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A16B62" w:rsidRPr="00CD3ECE" w14:paraId="330024A1" w14:textId="77777777" w:rsidTr="00512F92">
        <w:tc>
          <w:tcPr>
            <w:tcW w:w="4652" w:type="dxa"/>
            <w:shd w:val="clear" w:color="auto" w:fill="FDE9D9" w:themeFill="accent6" w:themeFillTint="33"/>
            <w:vAlign w:val="center"/>
          </w:tcPr>
          <w:p w14:paraId="1037A879" w14:textId="77777777" w:rsidR="00A16B62" w:rsidRPr="00CD3ECE" w:rsidRDefault="00A16B62" w:rsidP="00FA0B90">
            <w:pPr>
              <w:widowControl w:val="0"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</w:p>
        </w:tc>
        <w:tc>
          <w:tcPr>
            <w:tcW w:w="4410" w:type="dxa"/>
            <w:vAlign w:val="center"/>
          </w:tcPr>
          <w:p w14:paraId="4246D903" w14:textId="77777777" w:rsidR="00A16B62" w:rsidRPr="00CD3ECE" w:rsidRDefault="00A16B62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A16B62" w:rsidRPr="00CD3ECE" w14:paraId="05951C8D" w14:textId="77777777" w:rsidTr="00512F92">
        <w:tc>
          <w:tcPr>
            <w:tcW w:w="4652" w:type="dxa"/>
            <w:shd w:val="clear" w:color="auto" w:fill="FDE9D9" w:themeFill="accent6" w:themeFillTint="33"/>
            <w:vAlign w:val="center"/>
          </w:tcPr>
          <w:p w14:paraId="2789F47B" w14:textId="77777777" w:rsidR="00A16B62" w:rsidRPr="00CD3ECE" w:rsidRDefault="00A16B62" w:rsidP="00FA0B90">
            <w:pPr>
              <w:widowControl w:val="0"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</w:p>
        </w:tc>
        <w:tc>
          <w:tcPr>
            <w:tcW w:w="4410" w:type="dxa"/>
            <w:vAlign w:val="center"/>
          </w:tcPr>
          <w:p w14:paraId="7274CACD" w14:textId="77777777" w:rsidR="00A16B62" w:rsidRPr="00CD3ECE" w:rsidRDefault="00A16B62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A16B62" w:rsidRPr="00CD3ECE" w14:paraId="59F8BE0C" w14:textId="77777777" w:rsidTr="00512F92">
        <w:tc>
          <w:tcPr>
            <w:tcW w:w="4652" w:type="dxa"/>
            <w:shd w:val="clear" w:color="auto" w:fill="FDE9D9" w:themeFill="accent6" w:themeFillTint="33"/>
            <w:vAlign w:val="center"/>
          </w:tcPr>
          <w:p w14:paraId="44750D49" w14:textId="77777777" w:rsidR="00A16B62" w:rsidRPr="00CD3ECE" w:rsidRDefault="00A16B62" w:rsidP="00FA0B90">
            <w:pPr>
              <w:widowControl w:val="0"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</w:p>
        </w:tc>
        <w:tc>
          <w:tcPr>
            <w:tcW w:w="4410" w:type="dxa"/>
            <w:vAlign w:val="center"/>
          </w:tcPr>
          <w:p w14:paraId="598B8EF9" w14:textId="77777777" w:rsidR="00A16B62" w:rsidRPr="00CD3ECE" w:rsidRDefault="00A16B62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A16B62" w:rsidRPr="00CD3ECE" w14:paraId="19F6F701" w14:textId="77777777" w:rsidTr="00512F92">
        <w:tc>
          <w:tcPr>
            <w:tcW w:w="4652" w:type="dxa"/>
            <w:shd w:val="clear" w:color="auto" w:fill="FDE9D9" w:themeFill="accent6" w:themeFillTint="33"/>
            <w:vAlign w:val="center"/>
          </w:tcPr>
          <w:p w14:paraId="369FB929" w14:textId="77777777" w:rsidR="00A16B62" w:rsidRPr="00CD3ECE" w:rsidRDefault="00A16B62" w:rsidP="00FA0B90">
            <w:pPr>
              <w:widowControl w:val="0"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</w:p>
        </w:tc>
        <w:tc>
          <w:tcPr>
            <w:tcW w:w="4410" w:type="dxa"/>
            <w:vAlign w:val="center"/>
          </w:tcPr>
          <w:p w14:paraId="288F3BD4" w14:textId="77777777" w:rsidR="00A16B62" w:rsidRPr="00CD3ECE" w:rsidRDefault="00A16B62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</w:tbl>
    <w:p w14:paraId="56013EEE" w14:textId="464FAECD" w:rsidR="001B129D" w:rsidRDefault="001B129D" w:rsidP="00512F92">
      <w:pPr>
        <w:jc w:val="center"/>
        <w:outlineLvl w:val="3"/>
        <w:rPr>
          <w:b/>
          <w:bCs/>
          <w:color w:val="FF0000"/>
          <w:sz w:val="28"/>
          <w:szCs w:val="36"/>
          <w:vertAlign w:val="superscript"/>
        </w:rPr>
      </w:pPr>
    </w:p>
    <w:p w14:paraId="79F1C40A" w14:textId="77777777" w:rsidR="00A16B62" w:rsidRPr="002D6C3D" w:rsidRDefault="00A16B62" w:rsidP="00512F92">
      <w:pPr>
        <w:jc w:val="center"/>
        <w:outlineLvl w:val="3"/>
        <w:rPr>
          <w:b/>
          <w:bCs/>
          <w:color w:val="FF0000"/>
          <w:sz w:val="28"/>
          <w:szCs w:val="36"/>
          <w:vertAlign w:val="superscript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484"/>
        <w:gridCol w:w="3484"/>
        <w:gridCol w:w="3094"/>
      </w:tblGrid>
      <w:tr w:rsidR="00495DC9" w:rsidRPr="00CD3ECE" w14:paraId="56013F07" w14:textId="77777777" w:rsidTr="00512F92">
        <w:tc>
          <w:tcPr>
            <w:tcW w:w="2484" w:type="dxa"/>
            <w:shd w:val="clear" w:color="auto" w:fill="FDE9D9" w:themeFill="accent6" w:themeFillTint="33"/>
            <w:vAlign w:val="center"/>
          </w:tcPr>
          <w:p w14:paraId="56013F03" w14:textId="13668D56" w:rsidR="00495DC9" w:rsidRPr="00CD3ECE" w:rsidRDefault="00495DC9" w:rsidP="00512F92">
            <w:pPr>
              <w:widowControl w:val="0"/>
              <w:spacing w:before="240" w:after="6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Identifikace poddodavatele</w:t>
            </w:r>
            <w:r w:rsidRPr="00CD3ECE">
              <w:rPr>
                <w:bCs/>
                <w:sz w:val="20"/>
              </w:rPr>
              <w:t xml:space="preserve"> </w:t>
            </w:r>
          </w:p>
        </w:tc>
        <w:tc>
          <w:tcPr>
            <w:tcW w:w="3484" w:type="dxa"/>
            <w:shd w:val="clear" w:color="auto" w:fill="FDE9D9" w:themeFill="accent6" w:themeFillTint="33"/>
            <w:vAlign w:val="center"/>
          </w:tcPr>
          <w:p w14:paraId="56013F04" w14:textId="77777777" w:rsidR="00495DC9" w:rsidRDefault="00495DC9" w:rsidP="00512F92">
            <w:pPr>
              <w:widowControl w:val="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Věcný rozsah poddodávky</w:t>
            </w:r>
            <w:r w:rsidRPr="00CD3ECE">
              <w:rPr>
                <w:bCs/>
                <w:sz w:val="20"/>
              </w:rPr>
              <w:t xml:space="preserve"> </w:t>
            </w:r>
          </w:p>
          <w:p w14:paraId="56013F05" w14:textId="6048DCC1" w:rsidR="00495DC9" w:rsidRPr="00CD3ECE" w:rsidRDefault="00495DC9" w:rsidP="00512F92">
            <w:pPr>
              <w:widowControl w:val="0"/>
              <w:spacing w:after="60"/>
              <w:outlineLvl w:val="3"/>
              <w:rPr>
                <w:bCs/>
                <w:sz w:val="20"/>
              </w:rPr>
            </w:pPr>
          </w:p>
        </w:tc>
        <w:tc>
          <w:tcPr>
            <w:tcW w:w="3094" w:type="dxa"/>
            <w:shd w:val="clear" w:color="auto" w:fill="FDE9D9" w:themeFill="accent6" w:themeFillTint="33"/>
          </w:tcPr>
          <w:p w14:paraId="56013F06" w14:textId="367E7552" w:rsidR="00495DC9" w:rsidRPr="00CD3ECE" w:rsidRDefault="00495DC9" w:rsidP="00512F92">
            <w:pPr>
              <w:widowControl w:val="0"/>
              <w:spacing w:before="240" w:after="6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Hodnota poddodávky</w:t>
            </w:r>
          </w:p>
        </w:tc>
      </w:tr>
      <w:tr w:rsidR="00495DC9" w:rsidRPr="00CD3ECE" w14:paraId="56013F0B" w14:textId="77777777" w:rsidTr="00512F92">
        <w:tc>
          <w:tcPr>
            <w:tcW w:w="2484" w:type="dxa"/>
            <w:shd w:val="clear" w:color="auto" w:fill="auto"/>
          </w:tcPr>
          <w:p w14:paraId="56013F08" w14:textId="0459F6B3" w:rsidR="00495DC9" w:rsidRPr="00512F92" w:rsidRDefault="00A60F56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  <w:r w:rsidRPr="00512F92">
              <w:rPr>
                <w:bCs/>
                <w:sz w:val="20"/>
              </w:rPr>
              <w:t>[obchodní firma, sídlo a IČO]</w:t>
            </w:r>
          </w:p>
        </w:tc>
        <w:tc>
          <w:tcPr>
            <w:tcW w:w="3484" w:type="dxa"/>
            <w:vAlign w:val="center"/>
          </w:tcPr>
          <w:p w14:paraId="56013F09" w14:textId="56F8D4C9" w:rsidR="00495DC9" w:rsidRPr="00A60F56" w:rsidRDefault="00A60F56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[popis vykonaných činností]</w:t>
            </w:r>
          </w:p>
        </w:tc>
        <w:tc>
          <w:tcPr>
            <w:tcW w:w="3094" w:type="dxa"/>
          </w:tcPr>
          <w:p w14:paraId="56013F0A" w14:textId="72BBC5D3" w:rsidR="00495DC9" w:rsidRPr="00A60F56" w:rsidRDefault="00A60F56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[v % ze smluvní ceny Díla/služeb a konkrétní částka v Kč bez DPH]</w:t>
            </w:r>
          </w:p>
        </w:tc>
      </w:tr>
      <w:tr w:rsidR="00495DC9" w:rsidRPr="00CD3ECE" w14:paraId="56013F0F" w14:textId="77777777" w:rsidTr="00512F92">
        <w:tc>
          <w:tcPr>
            <w:tcW w:w="2484" w:type="dxa"/>
            <w:shd w:val="clear" w:color="auto" w:fill="auto"/>
          </w:tcPr>
          <w:p w14:paraId="56013F0C" w14:textId="77777777" w:rsidR="00495DC9" w:rsidRPr="00CD3ECE" w:rsidRDefault="00495DC9" w:rsidP="00512F92">
            <w:pPr>
              <w:widowControl w:val="0"/>
              <w:spacing w:after="60"/>
              <w:jc w:val="left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484" w:type="dxa"/>
            <w:vAlign w:val="center"/>
          </w:tcPr>
          <w:p w14:paraId="56013F0D" w14:textId="77777777" w:rsidR="00495DC9" w:rsidRPr="00CD3ECE" w:rsidRDefault="00495DC9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094" w:type="dxa"/>
          </w:tcPr>
          <w:p w14:paraId="56013F0E" w14:textId="77777777" w:rsidR="00495DC9" w:rsidRPr="00CD3ECE" w:rsidRDefault="00495DC9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56013F13" w14:textId="77777777" w:rsidTr="00512F92">
        <w:tc>
          <w:tcPr>
            <w:tcW w:w="2484" w:type="dxa"/>
            <w:shd w:val="clear" w:color="auto" w:fill="auto"/>
          </w:tcPr>
          <w:p w14:paraId="56013F10" w14:textId="77777777" w:rsidR="00495DC9" w:rsidRPr="00CD3ECE" w:rsidRDefault="00495DC9" w:rsidP="00512F92">
            <w:pPr>
              <w:widowControl w:val="0"/>
              <w:spacing w:after="60"/>
              <w:jc w:val="left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484" w:type="dxa"/>
            <w:vAlign w:val="center"/>
          </w:tcPr>
          <w:p w14:paraId="56013F11" w14:textId="77777777" w:rsidR="00495DC9" w:rsidRPr="00CD3ECE" w:rsidRDefault="00495DC9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094" w:type="dxa"/>
          </w:tcPr>
          <w:p w14:paraId="56013F12" w14:textId="77777777" w:rsidR="00495DC9" w:rsidRPr="00CD3ECE" w:rsidRDefault="00495DC9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56013F17" w14:textId="77777777" w:rsidTr="00512F92">
        <w:tc>
          <w:tcPr>
            <w:tcW w:w="2484" w:type="dxa"/>
            <w:shd w:val="clear" w:color="auto" w:fill="auto"/>
          </w:tcPr>
          <w:p w14:paraId="56013F14" w14:textId="77777777" w:rsidR="00495DC9" w:rsidRPr="00CD3ECE" w:rsidRDefault="00495DC9" w:rsidP="00512F92">
            <w:pPr>
              <w:widowControl w:val="0"/>
              <w:spacing w:after="60"/>
              <w:jc w:val="left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484" w:type="dxa"/>
            <w:vAlign w:val="center"/>
          </w:tcPr>
          <w:p w14:paraId="56013F15" w14:textId="77777777" w:rsidR="00495DC9" w:rsidRPr="00CD3ECE" w:rsidRDefault="00495DC9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094" w:type="dxa"/>
          </w:tcPr>
          <w:p w14:paraId="56013F16" w14:textId="77777777" w:rsidR="00495DC9" w:rsidRPr="00CD3ECE" w:rsidRDefault="00495DC9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</w:tbl>
    <w:p w14:paraId="56013F18" w14:textId="3D26777B" w:rsidR="007E1406" w:rsidRDefault="007E1406">
      <w:pPr>
        <w:spacing w:after="60"/>
        <w:outlineLvl w:val="3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07C28879" w14:textId="77777777" w:rsidR="001B129D" w:rsidRDefault="001B129D" w:rsidP="00512F92">
      <w:pPr>
        <w:spacing w:after="60"/>
        <w:outlineLvl w:val="3"/>
        <w:rPr>
          <w:b/>
          <w:bCs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062"/>
      </w:tblGrid>
      <w:tr w:rsidR="00D50D06" w:rsidRPr="00CD3ECE" w14:paraId="56013F1B" w14:textId="77777777" w:rsidTr="00512F92">
        <w:tc>
          <w:tcPr>
            <w:tcW w:w="9062" w:type="dxa"/>
            <w:shd w:val="clear" w:color="auto" w:fill="FDE9D9" w:themeFill="accent6" w:themeFillTint="33"/>
            <w:vAlign w:val="center"/>
          </w:tcPr>
          <w:p w14:paraId="56013F19" w14:textId="77777777" w:rsidR="00D50D06" w:rsidRPr="00CD3ECE" w:rsidRDefault="00D50D06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Rozsah prací:</w:t>
            </w:r>
          </w:p>
          <w:p w14:paraId="56013F1A" w14:textId="10AA881F" w:rsidR="00D50D06" w:rsidRPr="00E725E3" w:rsidRDefault="00D50D06" w:rsidP="00512F92">
            <w:pPr>
              <w:spacing w:after="60"/>
              <w:jc w:val="left"/>
              <w:outlineLvl w:val="3"/>
              <w:rPr>
                <w:b/>
                <w:bCs/>
                <w:sz w:val="20"/>
              </w:rPr>
            </w:pPr>
          </w:p>
        </w:tc>
      </w:tr>
      <w:tr w:rsidR="00D50D06" w:rsidRPr="00CD3ECE" w14:paraId="56013F1D" w14:textId="77777777" w:rsidTr="00512F92">
        <w:trPr>
          <w:trHeight w:val="1281"/>
        </w:trPr>
        <w:tc>
          <w:tcPr>
            <w:tcW w:w="9062" w:type="dxa"/>
            <w:shd w:val="clear" w:color="auto" w:fill="FFFFFF" w:themeFill="background1"/>
            <w:vAlign w:val="center"/>
          </w:tcPr>
          <w:p w14:paraId="56013F1C" w14:textId="5BD1D633" w:rsidR="00D50D06" w:rsidRPr="00CD3ECE" w:rsidRDefault="00A60F56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>
              <w:rPr>
                <w:bCs/>
                <w:sz w:val="20"/>
              </w:rPr>
              <w:t xml:space="preserve">[podrobný popis poskytnutých služeb </w:t>
            </w:r>
            <w:r w:rsidRPr="00CD3ECE">
              <w:rPr>
                <w:bCs/>
                <w:sz w:val="20"/>
              </w:rPr>
              <w:t xml:space="preserve">dle </w:t>
            </w:r>
            <w:r w:rsidRPr="00E725E3">
              <w:rPr>
                <w:bCs/>
                <w:sz w:val="20"/>
              </w:rPr>
              <w:t>předmětu Díla</w:t>
            </w:r>
            <w:r w:rsidRPr="00CD3ECE">
              <w:rPr>
                <w:bCs/>
                <w:sz w:val="20"/>
              </w:rPr>
              <w:t>/předmětu plnění VZ</w:t>
            </w:r>
            <w:r>
              <w:rPr>
                <w:bCs/>
                <w:sz w:val="20"/>
              </w:rPr>
              <w:t>]</w:t>
            </w:r>
          </w:p>
        </w:tc>
      </w:tr>
    </w:tbl>
    <w:p w14:paraId="56013F1E" w14:textId="77777777" w:rsidR="00495DC9" w:rsidRDefault="00495DC9" w:rsidP="00512F92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p w14:paraId="56013F1F" w14:textId="77777777" w:rsidR="00495DC9" w:rsidRDefault="00495DC9" w:rsidP="00512F92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B4D67" w:rsidRPr="00CD3ECE" w14:paraId="56013F23" w14:textId="77777777" w:rsidTr="00914FDE">
        <w:tc>
          <w:tcPr>
            <w:tcW w:w="1250" w:type="pct"/>
            <w:shd w:val="clear" w:color="auto" w:fill="FDE9D9" w:themeFill="accent6" w:themeFillTint="33"/>
          </w:tcPr>
          <w:p w14:paraId="56013F20" w14:textId="77777777" w:rsidR="002B4D67" w:rsidRPr="00CD3ECE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</w:p>
        </w:tc>
        <w:tc>
          <w:tcPr>
            <w:tcW w:w="1250" w:type="pct"/>
            <w:shd w:val="clear" w:color="auto" w:fill="FDE9D9" w:themeFill="accent6" w:themeFillTint="33"/>
          </w:tcPr>
          <w:p w14:paraId="56013F21" w14:textId="77777777" w:rsidR="002B4D67" w:rsidRPr="00CD3ECE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Obchodní firma</w:t>
            </w:r>
          </w:p>
        </w:tc>
        <w:tc>
          <w:tcPr>
            <w:tcW w:w="1250" w:type="pct"/>
            <w:shd w:val="clear" w:color="auto" w:fill="FDE9D9" w:themeFill="accent6" w:themeFillTint="33"/>
          </w:tcPr>
          <w:p w14:paraId="24072D60" w14:textId="18D13FEF" w:rsidR="002B4D67" w:rsidRPr="00CD3ECE" w:rsidRDefault="005A4321" w:rsidP="00512F92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Rozsah prací </w:t>
            </w:r>
            <w:r w:rsidR="00F0036B">
              <w:rPr>
                <w:b/>
                <w:bCs/>
                <w:sz w:val="20"/>
              </w:rPr>
              <w:t>prováděných</w:t>
            </w:r>
            <w:r>
              <w:rPr>
                <w:b/>
                <w:bCs/>
                <w:sz w:val="20"/>
              </w:rPr>
              <w:t xml:space="preserve"> společníkem</w:t>
            </w:r>
          </w:p>
        </w:tc>
        <w:tc>
          <w:tcPr>
            <w:tcW w:w="1250" w:type="pct"/>
            <w:shd w:val="clear" w:color="auto" w:fill="FDE9D9" w:themeFill="accent6" w:themeFillTint="33"/>
          </w:tcPr>
          <w:p w14:paraId="56013F22" w14:textId="5875388C" w:rsidR="002B4D67" w:rsidRPr="00CD3ECE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 xml:space="preserve">Hodnota prováděných prací v Kč </w:t>
            </w:r>
            <w:r w:rsidRPr="00512F92">
              <w:rPr>
                <w:b/>
                <w:bCs/>
                <w:sz w:val="20"/>
              </w:rPr>
              <w:t>bez DPH</w:t>
            </w:r>
          </w:p>
        </w:tc>
      </w:tr>
      <w:tr w:rsidR="002B4D67" w:rsidRPr="00CD3ECE" w14:paraId="56013F27" w14:textId="77777777" w:rsidTr="00914FDE">
        <w:tc>
          <w:tcPr>
            <w:tcW w:w="1250" w:type="pct"/>
            <w:shd w:val="clear" w:color="auto" w:fill="FDE9D9" w:themeFill="accent6" w:themeFillTint="33"/>
          </w:tcPr>
          <w:p w14:paraId="56013F24" w14:textId="565F784E" w:rsidR="002B4D67" w:rsidRPr="00CD3ECE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Správce/vedoucí společník</w:t>
            </w:r>
            <w:r w:rsidRPr="00CD3ECE">
              <w:rPr>
                <w:bCs/>
                <w:sz w:val="20"/>
              </w:rPr>
              <w:t xml:space="preserve"> </w:t>
            </w:r>
          </w:p>
        </w:tc>
        <w:tc>
          <w:tcPr>
            <w:tcW w:w="1250" w:type="pct"/>
            <w:vAlign w:val="center"/>
          </w:tcPr>
          <w:p w14:paraId="56013F25" w14:textId="7777777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1250" w:type="pct"/>
          </w:tcPr>
          <w:p w14:paraId="010C79E8" w14:textId="7777777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1250" w:type="pct"/>
            <w:vAlign w:val="center"/>
          </w:tcPr>
          <w:p w14:paraId="56013F26" w14:textId="0E37783D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2B4D67" w:rsidRPr="00CD3ECE" w14:paraId="56013F2B" w14:textId="77777777" w:rsidTr="00914FDE">
        <w:tc>
          <w:tcPr>
            <w:tcW w:w="1250" w:type="pct"/>
            <w:shd w:val="clear" w:color="auto" w:fill="FDE9D9" w:themeFill="accent6" w:themeFillTint="33"/>
          </w:tcPr>
          <w:p w14:paraId="56013F28" w14:textId="2797265F" w:rsidR="002B4D67" w:rsidRPr="00CD3ECE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</w:p>
        </w:tc>
        <w:tc>
          <w:tcPr>
            <w:tcW w:w="1250" w:type="pct"/>
            <w:vAlign w:val="center"/>
          </w:tcPr>
          <w:p w14:paraId="56013F29" w14:textId="7777777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1250" w:type="pct"/>
          </w:tcPr>
          <w:p w14:paraId="1811158A" w14:textId="7777777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1250" w:type="pct"/>
            <w:vAlign w:val="center"/>
          </w:tcPr>
          <w:p w14:paraId="56013F2A" w14:textId="7DD2B906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2B4D67" w:rsidRPr="00CD3ECE" w14:paraId="56013F2F" w14:textId="77777777" w:rsidTr="00914FDE">
        <w:tc>
          <w:tcPr>
            <w:tcW w:w="1250" w:type="pct"/>
            <w:shd w:val="clear" w:color="auto" w:fill="FDE9D9" w:themeFill="accent6" w:themeFillTint="33"/>
          </w:tcPr>
          <w:p w14:paraId="56013F2C" w14:textId="6CA7E2C6" w:rsidR="002B4D67" w:rsidRPr="00CD3ECE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</w:p>
        </w:tc>
        <w:tc>
          <w:tcPr>
            <w:tcW w:w="1250" w:type="pct"/>
            <w:vAlign w:val="center"/>
          </w:tcPr>
          <w:p w14:paraId="56013F2D" w14:textId="7777777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1250" w:type="pct"/>
          </w:tcPr>
          <w:p w14:paraId="73DAC920" w14:textId="7777777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1250" w:type="pct"/>
            <w:vAlign w:val="center"/>
          </w:tcPr>
          <w:p w14:paraId="56013F2E" w14:textId="42B34E9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2B4D67" w:rsidRPr="00CD3ECE" w14:paraId="56013F33" w14:textId="77777777" w:rsidTr="00914FDE">
        <w:tc>
          <w:tcPr>
            <w:tcW w:w="1250" w:type="pct"/>
            <w:shd w:val="clear" w:color="auto" w:fill="FDE9D9" w:themeFill="accent6" w:themeFillTint="33"/>
          </w:tcPr>
          <w:p w14:paraId="56013F30" w14:textId="7FB3C514" w:rsidR="002B4D67" w:rsidRPr="00CD3ECE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</w:p>
        </w:tc>
        <w:tc>
          <w:tcPr>
            <w:tcW w:w="1250" w:type="pct"/>
            <w:vAlign w:val="center"/>
          </w:tcPr>
          <w:p w14:paraId="56013F31" w14:textId="7777777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1250" w:type="pct"/>
          </w:tcPr>
          <w:p w14:paraId="3001BFA4" w14:textId="7777777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1250" w:type="pct"/>
            <w:vAlign w:val="center"/>
          </w:tcPr>
          <w:p w14:paraId="56013F32" w14:textId="1A1B9A78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2B4D67" w:rsidRPr="00CD3ECE" w14:paraId="56013F37" w14:textId="77777777" w:rsidTr="00914FDE">
        <w:tc>
          <w:tcPr>
            <w:tcW w:w="1250" w:type="pct"/>
            <w:shd w:val="clear" w:color="auto" w:fill="FDE9D9" w:themeFill="accent6" w:themeFillTint="33"/>
          </w:tcPr>
          <w:p w14:paraId="56013F34" w14:textId="2E9C99E9" w:rsidR="002B4D67" w:rsidRPr="00CD3ECE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</w:p>
        </w:tc>
        <w:tc>
          <w:tcPr>
            <w:tcW w:w="1250" w:type="pct"/>
            <w:vAlign w:val="center"/>
          </w:tcPr>
          <w:p w14:paraId="56013F35" w14:textId="7777777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1250" w:type="pct"/>
          </w:tcPr>
          <w:p w14:paraId="650E4AF2" w14:textId="7777777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1250" w:type="pct"/>
            <w:vAlign w:val="center"/>
          </w:tcPr>
          <w:p w14:paraId="56013F36" w14:textId="678143AE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2B4D67" w:rsidRPr="00CD3ECE" w14:paraId="56013F3B" w14:textId="77777777" w:rsidTr="00914FDE">
        <w:tc>
          <w:tcPr>
            <w:tcW w:w="1250" w:type="pct"/>
            <w:shd w:val="clear" w:color="auto" w:fill="FDE9D9" w:themeFill="accent6" w:themeFillTint="33"/>
          </w:tcPr>
          <w:p w14:paraId="56013F38" w14:textId="77777777" w:rsidR="002B4D67" w:rsidRPr="00CD3ECE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 xml:space="preserve">Celkem v Kč </w:t>
            </w:r>
          </w:p>
        </w:tc>
        <w:tc>
          <w:tcPr>
            <w:tcW w:w="1250" w:type="pct"/>
            <w:shd w:val="clear" w:color="auto" w:fill="FDE9D9" w:themeFill="accent6" w:themeFillTint="33"/>
          </w:tcPr>
          <w:p w14:paraId="56013F39" w14:textId="77777777" w:rsidR="002B4D67" w:rsidRPr="00CD3ECE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250" w:type="pct"/>
            <w:shd w:val="clear" w:color="auto" w:fill="FDE9D9" w:themeFill="accent6" w:themeFillTint="33"/>
          </w:tcPr>
          <w:p w14:paraId="74CCAC81" w14:textId="77777777" w:rsidR="002B4D67" w:rsidRPr="00512F92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250" w:type="pct"/>
            <w:shd w:val="clear" w:color="auto" w:fill="FDE9D9" w:themeFill="accent6" w:themeFillTint="33"/>
          </w:tcPr>
          <w:p w14:paraId="56013F3A" w14:textId="153386F2" w:rsidR="002B4D67" w:rsidRPr="00A60F56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r w:rsidRPr="00512F92">
              <w:rPr>
                <w:b/>
                <w:bCs/>
                <w:sz w:val="20"/>
              </w:rPr>
              <w:t>xxx</w:t>
            </w:r>
          </w:p>
        </w:tc>
      </w:tr>
    </w:tbl>
    <w:p w14:paraId="56013F3C" w14:textId="77777777" w:rsidR="00495DC9" w:rsidRDefault="00495DC9" w:rsidP="00512F92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p w14:paraId="56013F3D" w14:textId="77777777" w:rsidR="00495DC9" w:rsidRDefault="00495DC9" w:rsidP="00512F92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44"/>
        <w:gridCol w:w="4518"/>
      </w:tblGrid>
      <w:tr w:rsidR="00495DC9" w:rsidRPr="00CD3ECE" w14:paraId="56013F45" w14:textId="77777777" w:rsidTr="00512F92">
        <w:tc>
          <w:tcPr>
            <w:tcW w:w="4544" w:type="dxa"/>
            <w:shd w:val="clear" w:color="auto" w:fill="FDE9D9" w:themeFill="accent6" w:themeFillTint="33"/>
            <w:vAlign w:val="center"/>
          </w:tcPr>
          <w:p w14:paraId="56013F3E" w14:textId="77777777" w:rsidR="00495DC9" w:rsidRPr="00CD3ECE" w:rsidRDefault="00495DC9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Hodnocení objednatele:</w:t>
            </w:r>
          </w:p>
          <w:p w14:paraId="56013F3F" w14:textId="77777777" w:rsidR="00495DC9" w:rsidRPr="00CD3ECE" w:rsidRDefault="00495DC9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</w:p>
          <w:p w14:paraId="56013F40" w14:textId="77777777" w:rsidR="00495DC9" w:rsidRPr="00CD3ECE" w:rsidRDefault="00495DC9" w:rsidP="00512F92">
            <w:pPr>
              <w:spacing w:after="60"/>
              <w:outlineLvl w:val="3"/>
              <w:rPr>
                <w:bCs/>
                <w:sz w:val="20"/>
              </w:rPr>
            </w:pPr>
          </w:p>
          <w:p w14:paraId="56013F41" w14:textId="77777777" w:rsidR="00495DC9" w:rsidRPr="00CD3ECE" w:rsidRDefault="00495DC9" w:rsidP="00512F92">
            <w:pPr>
              <w:spacing w:after="60"/>
              <w:outlineLvl w:val="3"/>
              <w:rPr>
                <w:bCs/>
                <w:sz w:val="20"/>
              </w:rPr>
            </w:pPr>
          </w:p>
          <w:p w14:paraId="56013F42" w14:textId="77777777" w:rsidR="00495DC9" w:rsidRPr="00CD3ECE" w:rsidRDefault="00495DC9" w:rsidP="00512F92">
            <w:pPr>
              <w:spacing w:after="60"/>
              <w:outlineLvl w:val="3"/>
              <w:rPr>
                <w:bCs/>
                <w:sz w:val="20"/>
              </w:rPr>
            </w:pPr>
          </w:p>
          <w:p w14:paraId="56013F43" w14:textId="77777777" w:rsidR="00495DC9" w:rsidRPr="00CD3ECE" w:rsidRDefault="00495DC9" w:rsidP="00512F92">
            <w:pPr>
              <w:spacing w:after="60"/>
              <w:outlineLvl w:val="3"/>
              <w:rPr>
                <w:bCs/>
                <w:sz w:val="20"/>
              </w:rPr>
            </w:pPr>
          </w:p>
        </w:tc>
        <w:tc>
          <w:tcPr>
            <w:tcW w:w="4518" w:type="dxa"/>
            <w:vAlign w:val="center"/>
          </w:tcPr>
          <w:p w14:paraId="56013F44" w14:textId="77777777" w:rsidR="00495DC9" w:rsidRPr="00CD3ECE" w:rsidRDefault="00495DC9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Cs/>
                <w:sz w:val="20"/>
              </w:rPr>
              <w:t xml:space="preserve">Správa železnic osvědčuje, že </w:t>
            </w:r>
            <w:r>
              <w:rPr>
                <w:bCs/>
                <w:sz w:val="20"/>
              </w:rPr>
              <w:t>služby</w:t>
            </w:r>
            <w:r w:rsidRPr="00BC762F">
              <w:rPr>
                <w:bCs/>
                <w:sz w:val="20"/>
              </w:rPr>
              <w:t xml:space="preserve"> uvedené</w:t>
            </w:r>
            <w:r w:rsidRPr="00CD3ECE">
              <w:rPr>
                <w:bCs/>
                <w:sz w:val="20"/>
              </w:rPr>
              <w:t xml:space="preserve"> v tomto osvědčení byly řádně poskytnuty a dokončeny.</w:t>
            </w:r>
          </w:p>
        </w:tc>
      </w:tr>
      <w:tr w:rsidR="00495DC9" w:rsidRPr="00CD3ECE" w14:paraId="56013F48" w14:textId="77777777" w:rsidTr="00512F92">
        <w:tc>
          <w:tcPr>
            <w:tcW w:w="4544" w:type="dxa"/>
            <w:shd w:val="clear" w:color="auto" w:fill="FDE9D9" w:themeFill="accent6" w:themeFillTint="33"/>
          </w:tcPr>
          <w:p w14:paraId="56013F46" w14:textId="77777777" w:rsidR="00495DC9" w:rsidRPr="00CD3ECE" w:rsidRDefault="00495DC9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Kontaktní osoba:</w:t>
            </w:r>
          </w:p>
        </w:tc>
        <w:tc>
          <w:tcPr>
            <w:tcW w:w="4518" w:type="dxa"/>
            <w:vAlign w:val="center"/>
          </w:tcPr>
          <w:p w14:paraId="074CAA16" w14:textId="77777777" w:rsidR="00495DC9" w:rsidRDefault="00A60F56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  <w:p w14:paraId="04055F4E" w14:textId="77777777" w:rsidR="00A60F56" w:rsidRDefault="00A60F56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[funkce, odborná správa]</w:t>
            </w:r>
          </w:p>
          <w:p w14:paraId="1D220D17" w14:textId="34AED0D8" w:rsidR="000B6E86" w:rsidRDefault="000B6E86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tel:</w:t>
            </w:r>
          </w:p>
          <w:p w14:paraId="56013F47" w14:textId="0F5C2DDF" w:rsidR="000B6E86" w:rsidRPr="00CD3ECE" w:rsidRDefault="000B6E86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e-mail:</w:t>
            </w:r>
          </w:p>
        </w:tc>
      </w:tr>
    </w:tbl>
    <w:p w14:paraId="56013F49" w14:textId="77777777" w:rsidR="00495DC9" w:rsidRPr="00CD3ECE" w:rsidRDefault="00495DC9" w:rsidP="00512F92">
      <w:pPr>
        <w:spacing w:after="60"/>
        <w:outlineLvl w:val="3"/>
        <w:rPr>
          <w:b/>
          <w:bCs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84"/>
        <w:gridCol w:w="4478"/>
      </w:tblGrid>
      <w:tr w:rsidR="00495DC9" w:rsidRPr="00CD3ECE" w14:paraId="56013F4C" w14:textId="77777777" w:rsidTr="00512F92">
        <w:tc>
          <w:tcPr>
            <w:tcW w:w="4584" w:type="dxa"/>
            <w:shd w:val="clear" w:color="auto" w:fill="FDE9D9" w:themeFill="accent6" w:themeFillTint="33"/>
            <w:vAlign w:val="center"/>
          </w:tcPr>
          <w:p w14:paraId="56013F4A" w14:textId="48C94D0C" w:rsidR="00495DC9" w:rsidRPr="00CD3ECE" w:rsidRDefault="00495DC9" w:rsidP="00512F92">
            <w:pPr>
              <w:spacing w:after="60"/>
              <w:jc w:val="left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 xml:space="preserve">Jméno a příjmení </w:t>
            </w:r>
            <w:r w:rsidRPr="00512F92">
              <w:rPr>
                <w:b/>
                <w:bCs/>
                <w:sz w:val="20"/>
              </w:rPr>
              <w:t>vystavitele</w:t>
            </w:r>
          </w:p>
        </w:tc>
        <w:tc>
          <w:tcPr>
            <w:tcW w:w="4478" w:type="dxa"/>
            <w:vAlign w:val="center"/>
          </w:tcPr>
          <w:p w14:paraId="56013F4B" w14:textId="59425BEE" w:rsidR="00495DC9" w:rsidRPr="00CD3ECE" w:rsidRDefault="00495DC9" w:rsidP="00512F92">
            <w:pPr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56013F4F" w14:textId="77777777" w:rsidTr="00512F92">
        <w:tc>
          <w:tcPr>
            <w:tcW w:w="4584" w:type="dxa"/>
            <w:shd w:val="clear" w:color="auto" w:fill="FDE9D9" w:themeFill="accent6" w:themeFillTint="33"/>
            <w:vAlign w:val="center"/>
          </w:tcPr>
          <w:p w14:paraId="56013F4D" w14:textId="77777777" w:rsidR="00495DC9" w:rsidRPr="00CD3ECE" w:rsidRDefault="00495DC9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Funkce:</w:t>
            </w:r>
          </w:p>
        </w:tc>
        <w:tc>
          <w:tcPr>
            <w:tcW w:w="4478" w:type="dxa"/>
            <w:vAlign w:val="center"/>
          </w:tcPr>
          <w:p w14:paraId="56013F4E" w14:textId="77777777" w:rsidR="00495DC9" w:rsidRPr="00CD3ECE" w:rsidRDefault="00495DC9" w:rsidP="00512F92">
            <w:pPr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56013F53" w14:textId="77777777" w:rsidTr="00512F92">
        <w:tc>
          <w:tcPr>
            <w:tcW w:w="4584" w:type="dxa"/>
            <w:shd w:val="clear" w:color="auto" w:fill="FDE9D9" w:themeFill="accent6" w:themeFillTint="33"/>
            <w:vAlign w:val="center"/>
          </w:tcPr>
          <w:p w14:paraId="56013F50" w14:textId="77777777" w:rsidR="00495DC9" w:rsidRPr="00CD3ECE" w:rsidRDefault="00495DC9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Podpis vystavitele</w:t>
            </w:r>
          </w:p>
          <w:p w14:paraId="56013F51" w14:textId="77777777" w:rsidR="00495DC9" w:rsidRPr="00CD3ECE" w:rsidRDefault="00495DC9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4478" w:type="dxa"/>
            <w:vAlign w:val="center"/>
          </w:tcPr>
          <w:p w14:paraId="56013F52" w14:textId="77777777" w:rsidR="00495DC9" w:rsidRPr="00CD3ECE" w:rsidRDefault="00495DC9" w:rsidP="00512F92">
            <w:pPr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56013F56" w14:textId="77777777" w:rsidTr="00512F92">
        <w:tc>
          <w:tcPr>
            <w:tcW w:w="4584" w:type="dxa"/>
            <w:shd w:val="clear" w:color="auto" w:fill="FDE9D9" w:themeFill="accent6" w:themeFillTint="33"/>
            <w:vAlign w:val="center"/>
          </w:tcPr>
          <w:p w14:paraId="56013F54" w14:textId="77777777" w:rsidR="00495DC9" w:rsidRPr="00CD3ECE" w:rsidRDefault="00495DC9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Datum vystavení osvědčení</w:t>
            </w:r>
          </w:p>
        </w:tc>
        <w:tc>
          <w:tcPr>
            <w:tcW w:w="4478" w:type="dxa"/>
            <w:vAlign w:val="center"/>
          </w:tcPr>
          <w:p w14:paraId="56013F55" w14:textId="77777777" w:rsidR="00495DC9" w:rsidRPr="00CD3ECE" w:rsidRDefault="00495DC9" w:rsidP="00512F92">
            <w:pPr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</w:tbl>
    <w:p w14:paraId="56013F57" w14:textId="77777777" w:rsidR="00495DC9" w:rsidRDefault="00495DC9" w:rsidP="00512F92">
      <w:pPr>
        <w:spacing w:after="60"/>
        <w:outlineLvl w:val="3"/>
        <w:rPr>
          <w:bCs/>
          <w:i/>
          <w:sz w:val="20"/>
          <w:szCs w:val="20"/>
        </w:rPr>
      </w:pPr>
    </w:p>
    <w:p w14:paraId="56013F58" w14:textId="30A677E0" w:rsidR="00495DC9" w:rsidRDefault="00495DC9" w:rsidP="00512F92">
      <w:pPr>
        <w:spacing w:after="60"/>
        <w:outlineLvl w:val="3"/>
        <w:rPr>
          <w:bCs/>
          <w:i/>
          <w:sz w:val="20"/>
          <w:szCs w:val="20"/>
        </w:rPr>
      </w:pPr>
    </w:p>
    <w:p w14:paraId="56013F59" w14:textId="19456EAB" w:rsidR="00495DC9" w:rsidRPr="00C9760C" w:rsidRDefault="00495DC9" w:rsidP="00512F92">
      <w:pPr>
        <w:spacing w:after="60"/>
        <w:outlineLvl w:val="3"/>
        <w:rPr>
          <w:bCs/>
          <w:i/>
          <w:szCs w:val="18"/>
        </w:rPr>
      </w:pPr>
      <w:r w:rsidRPr="00C9760C">
        <w:rPr>
          <w:b/>
          <w:bCs/>
          <w:i/>
          <w:szCs w:val="18"/>
        </w:rPr>
        <w:t>Poznámka 1:</w:t>
      </w:r>
      <w:r w:rsidRPr="00C9760C">
        <w:rPr>
          <w:bCs/>
          <w:i/>
          <w:szCs w:val="18"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6013F5A" w14:textId="670B1BD1" w:rsidR="00495DC9" w:rsidRPr="00C9760C" w:rsidRDefault="00495DC9" w:rsidP="00512F92">
      <w:pPr>
        <w:spacing w:after="60"/>
        <w:outlineLvl w:val="3"/>
        <w:rPr>
          <w:bCs/>
          <w:i/>
          <w:szCs w:val="18"/>
        </w:rPr>
      </w:pPr>
      <w:r w:rsidRPr="00C9760C">
        <w:rPr>
          <w:b/>
          <w:bCs/>
          <w:i/>
          <w:szCs w:val="18"/>
        </w:rPr>
        <w:t>Poznámka 2:</w:t>
      </w:r>
      <w:r w:rsidRPr="00C9760C">
        <w:rPr>
          <w:bCs/>
          <w:i/>
          <w:szCs w:val="18"/>
        </w:rPr>
        <w:t xml:space="preserve"> Osvědčení Správy železnic o řádném plnění veřejné zakázky (Díla) je vyhotovováno výhradně v jednom znění platném pro všechny zhotovitele/společníky/ poddodavatele, tzn. Osvědčení se nevyhotovuje pro každého ze zhotovitelů/společníků/ poddodavatelů zvlášť.</w:t>
      </w:r>
    </w:p>
    <w:p w14:paraId="56013F5B" w14:textId="58DE694C" w:rsidR="00495DC9" w:rsidRPr="00C9760C" w:rsidRDefault="00495DC9" w:rsidP="00512F92">
      <w:pPr>
        <w:spacing w:after="60"/>
        <w:outlineLvl w:val="3"/>
        <w:rPr>
          <w:bCs/>
          <w:i/>
          <w:szCs w:val="18"/>
        </w:rPr>
      </w:pPr>
      <w:r w:rsidRPr="00C9760C">
        <w:rPr>
          <w:b/>
          <w:bCs/>
          <w:i/>
          <w:szCs w:val="18"/>
        </w:rPr>
        <w:t>Poznámka 3:</w:t>
      </w:r>
      <w:r w:rsidRPr="00C9760C">
        <w:rPr>
          <w:bCs/>
          <w:i/>
          <w:szCs w:val="18"/>
        </w:rPr>
        <w:t xml:space="preserve"> Všechny částky v Kč se uvedou v hodnotě bez DPH.</w:t>
      </w:r>
    </w:p>
    <w:p w14:paraId="56013F5C" w14:textId="77777777" w:rsidR="00495DC9" w:rsidRDefault="00495DC9">
      <w:pPr>
        <w:autoSpaceDE w:val="0"/>
        <w:autoSpaceDN w:val="0"/>
        <w:adjustRightInd w:val="0"/>
        <w:spacing w:before="240" w:after="240"/>
        <w:rPr>
          <w:rFonts w:cs="Helvetica-Bold"/>
          <w:bCs/>
          <w:color w:val="000000"/>
          <w:szCs w:val="24"/>
        </w:rPr>
      </w:pPr>
    </w:p>
    <w:p w14:paraId="56013F5D" w14:textId="77777777" w:rsidR="00495DC9" w:rsidRDefault="00495DC9">
      <w:pPr>
        <w:autoSpaceDE w:val="0"/>
        <w:autoSpaceDN w:val="0"/>
        <w:adjustRightInd w:val="0"/>
        <w:spacing w:before="240" w:after="240"/>
        <w:rPr>
          <w:rFonts w:cs="Helvetica-Bold"/>
          <w:bCs/>
          <w:color w:val="000000"/>
          <w:szCs w:val="24"/>
        </w:rPr>
      </w:pPr>
    </w:p>
    <w:p w14:paraId="56013F5E" w14:textId="77777777" w:rsidR="00E15BD5" w:rsidRDefault="00E15BD5" w:rsidP="00512F92">
      <w:pPr>
        <w:pStyle w:val="Nadpis1"/>
        <w:keepNext w:val="0"/>
        <w:keepLines w:val="0"/>
        <w:ind w:left="432"/>
        <w:jc w:val="right"/>
        <w:rPr>
          <w:sz w:val="18"/>
          <w:szCs w:val="18"/>
        </w:rPr>
      </w:pPr>
    </w:p>
    <w:sectPr w:rsidR="00E15BD5" w:rsidSect="00512F92">
      <w:footerReference w:type="default" r:id="rId10"/>
      <w:headerReference w:type="first" r:id="rId11"/>
      <w:footerReference w:type="first" r:id="rId12"/>
      <w:pgSz w:w="11906" w:h="16838"/>
      <w:pgMar w:top="1985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393CBF" w14:textId="77777777" w:rsidR="004660F1" w:rsidRDefault="004660F1" w:rsidP="00CD3ECE">
      <w:r>
        <w:separator/>
      </w:r>
    </w:p>
  </w:endnote>
  <w:endnote w:type="continuationSeparator" w:id="0">
    <w:p w14:paraId="022FA784" w14:textId="77777777" w:rsidR="004660F1" w:rsidRDefault="004660F1" w:rsidP="00CD3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Ind w:w="-746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04DD8" w:rsidRPr="00334512" w14:paraId="45B721AC" w14:textId="77777777" w:rsidTr="00D2749E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EB3E3F" w14:textId="0384EBEA" w:rsidR="00804DD8" w:rsidRPr="00334512" w:rsidRDefault="00804DD8" w:rsidP="00804DD8">
          <w:pPr>
            <w:jc w:val="left"/>
            <w:rPr>
              <w:rFonts w:eastAsia="Verdana"/>
              <w:b/>
              <w:color w:val="FF5200"/>
              <w:sz w:val="14"/>
              <w:lang w:eastAsia="en-US"/>
            </w:rPr>
          </w:pP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begin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instrText>PAGE   \* MERGEFORMAT</w:instrTex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separate"/>
          </w:r>
          <w:r w:rsidR="00E919B1">
            <w:rPr>
              <w:rFonts w:eastAsia="Verdana"/>
              <w:b/>
              <w:noProof/>
              <w:color w:val="FF5200"/>
              <w:sz w:val="14"/>
              <w:lang w:eastAsia="en-US"/>
            </w:rPr>
            <w:t>2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end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t>/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begin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instrText xml:space="preserve"> NUMPAGES   \* MERGEFORMAT </w:instrTex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separate"/>
          </w:r>
          <w:r w:rsidR="00E919B1">
            <w:rPr>
              <w:rFonts w:eastAsia="Verdana"/>
              <w:b/>
              <w:noProof/>
              <w:color w:val="FF5200"/>
              <w:sz w:val="14"/>
              <w:lang w:eastAsia="en-US"/>
            </w:rPr>
            <w:t>3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CBFC556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Správa železnic, státní organizace</w:t>
          </w:r>
        </w:p>
        <w:p w14:paraId="140254E7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87FE1AF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Sídlo: Dlážděná 1003/7, 110 00 Praha 1</w:t>
          </w:r>
        </w:p>
        <w:p w14:paraId="1D01C028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IČO: 709 94 234 DIČ: CZ 709 94 234</w:t>
          </w:r>
        </w:p>
        <w:p w14:paraId="6735803E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>
            <w:rPr>
              <w:rFonts w:eastAsia="Verdana"/>
              <w:sz w:val="12"/>
              <w:lang w:eastAsia="en-US"/>
            </w:rPr>
            <w:t>www.spravazeleznic</w:t>
          </w:r>
          <w:r w:rsidRPr="00334512">
            <w:rPr>
              <w:rFonts w:eastAsia="Verdana"/>
              <w:sz w:val="12"/>
              <w:lang w:eastAsia="en-US"/>
            </w:rPr>
            <w:t>.cz</w:t>
          </w:r>
        </w:p>
      </w:tc>
      <w:tc>
        <w:tcPr>
          <w:tcW w:w="2921" w:type="dxa"/>
        </w:tcPr>
        <w:p w14:paraId="0A85AFD4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</w:p>
      </w:tc>
    </w:tr>
  </w:tbl>
  <w:p w14:paraId="71A7AB50" w14:textId="77777777" w:rsidR="00804DD8" w:rsidRDefault="00804D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Ind w:w="-746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04DD8" w:rsidRPr="00334512" w14:paraId="6080031B" w14:textId="77777777" w:rsidTr="00D2749E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4CA6B52" w14:textId="0336C9C4" w:rsidR="00804DD8" w:rsidRPr="00334512" w:rsidRDefault="00804DD8" w:rsidP="00804DD8">
          <w:pPr>
            <w:jc w:val="left"/>
            <w:rPr>
              <w:rFonts w:eastAsia="Verdana"/>
              <w:b/>
              <w:color w:val="FF5200"/>
              <w:sz w:val="14"/>
              <w:lang w:eastAsia="en-US"/>
            </w:rPr>
          </w:pP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begin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instrText>PAGE   \* MERGEFORMAT</w:instrTex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separate"/>
          </w:r>
          <w:r w:rsidR="00E919B1">
            <w:rPr>
              <w:rFonts w:eastAsia="Verdana"/>
              <w:b/>
              <w:noProof/>
              <w:color w:val="FF5200"/>
              <w:sz w:val="14"/>
              <w:lang w:eastAsia="en-US"/>
            </w:rPr>
            <w:t>1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end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t>/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begin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instrText xml:space="preserve"> NUMPAGES   \* MERGEFORMAT </w:instrTex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separate"/>
          </w:r>
          <w:r w:rsidR="00E919B1">
            <w:rPr>
              <w:rFonts w:eastAsia="Verdana"/>
              <w:b/>
              <w:noProof/>
              <w:color w:val="FF5200"/>
              <w:sz w:val="14"/>
              <w:lang w:eastAsia="en-US"/>
            </w:rPr>
            <w:t>3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83F78B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Správa železnic, státní organizace</w:t>
          </w:r>
        </w:p>
        <w:p w14:paraId="55BC3F4D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1D54278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Sídlo: Dlážděná 1003/7, 110 00 Praha 1</w:t>
          </w:r>
        </w:p>
        <w:p w14:paraId="5D63B2BC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IČO: 709 94 234 DIČ: CZ 709 94 234</w:t>
          </w:r>
        </w:p>
        <w:p w14:paraId="54CCB887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>
            <w:rPr>
              <w:rFonts w:eastAsia="Verdana"/>
              <w:sz w:val="12"/>
              <w:lang w:eastAsia="en-US"/>
            </w:rPr>
            <w:t>www.spravazeleznic</w:t>
          </w:r>
          <w:r w:rsidRPr="00334512">
            <w:rPr>
              <w:rFonts w:eastAsia="Verdana"/>
              <w:sz w:val="12"/>
              <w:lang w:eastAsia="en-US"/>
            </w:rPr>
            <w:t>.cz</w:t>
          </w:r>
        </w:p>
      </w:tc>
      <w:tc>
        <w:tcPr>
          <w:tcW w:w="2921" w:type="dxa"/>
        </w:tcPr>
        <w:p w14:paraId="4CCFF1E7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</w:p>
      </w:tc>
    </w:tr>
  </w:tbl>
  <w:p w14:paraId="2A041AFF" w14:textId="77777777" w:rsidR="00804DD8" w:rsidRPr="00334512" w:rsidRDefault="00804DD8" w:rsidP="00804DD8">
    <w:pPr>
      <w:tabs>
        <w:tab w:val="center" w:pos="4536"/>
        <w:tab w:val="right" w:pos="9072"/>
      </w:tabs>
      <w:jc w:val="left"/>
      <w:rPr>
        <w:rFonts w:eastAsia="Verdana"/>
        <w:sz w:val="2"/>
        <w:szCs w:val="2"/>
        <w:lang w:eastAsia="en-US"/>
      </w:rPr>
    </w:pPr>
    <w:r w:rsidRPr="00334512">
      <w:rPr>
        <w:rFonts w:eastAsia="Verdana"/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022FBD1E" wp14:editId="7C76D47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DB1498C" id="Straight Connector 7" o:spid="_x0000_s1026" style="position:absolute;z-index:-2516520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334512">
      <w:rPr>
        <w:rFonts w:eastAsia="Verdana"/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75C24F72" wp14:editId="3A6EB46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3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2D32A49" id="Straight Connector 10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Cez5HOwwEAAHUDAAAOAAAAAAAAAAAA&#10;AAAAAC4CAABkcnMvZTJvRG9jLnhtbFBLAQItABQABgAIAAAAIQBpHQKV4AAAAAk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2137B72" w14:textId="77777777" w:rsidR="00804DD8" w:rsidRDefault="00804D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6EB8E7" w14:textId="77777777" w:rsidR="004660F1" w:rsidRDefault="004660F1" w:rsidP="00CD3ECE">
      <w:r>
        <w:separator/>
      </w:r>
    </w:p>
  </w:footnote>
  <w:footnote w:type="continuationSeparator" w:id="0">
    <w:p w14:paraId="25A456F3" w14:textId="77777777" w:rsidR="004660F1" w:rsidRDefault="004660F1" w:rsidP="00CD3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803B96" w14:textId="25D1750C" w:rsidR="00804DD8" w:rsidRDefault="00804DD8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 wp14:anchorId="6F8413B7" wp14:editId="076B02A2">
          <wp:simplePos x="0" y="0"/>
          <wp:positionH relativeFrom="page">
            <wp:posOffset>450215</wp:posOffset>
          </wp:positionH>
          <wp:positionV relativeFrom="page">
            <wp:posOffset>306070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B81057"/>
    <w:multiLevelType w:val="hybridMultilevel"/>
    <w:tmpl w:val="D63A2258"/>
    <w:lvl w:ilvl="0" w:tplc="D7CEB1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planová Ivana">
    <w15:presenceInfo w15:providerId="AD" w15:userId="S-1-5-21-3656830906-3839017365-80349702-60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BD5"/>
    <w:rsid w:val="00074620"/>
    <w:rsid w:val="000B6E86"/>
    <w:rsid w:val="000C469E"/>
    <w:rsid w:val="00100117"/>
    <w:rsid w:val="00127826"/>
    <w:rsid w:val="00147DCF"/>
    <w:rsid w:val="00151755"/>
    <w:rsid w:val="0015320E"/>
    <w:rsid w:val="0015375C"/>
    <w:rsid w:val="001B129D"/>
    <w:rsid w:val="00210A1F"/>
    <w:rsid w:val="002B4D67"/>
    <w:rsid w:val="002D2496"/>
    <w:rsid w:val="002D6C3D"/>
    <w:rsid w:val="003012C4"/>
    <w:rsid w:val="00341FE4"/>
    <w:rsid w:val="0035728C"/>
    <w:rsid w:val="003727EC"/>
    <w:rsid w:val="00402237"/>
    <w:rsid w:val="0045388D"/>
    <w:rsid w:val="004660F1"/>
    <w:rsid w:val="00495DC9"/>
    <w:rsid w:val="004A1E1D"/>
    <w:rsid w:val="004D332A"/>
    <w:rsid w:val="00512F92"/>
    <w:rsid w:val="0053336F"/>
    <w:rsid w:val="00596A55"/>
    <w:rsid w:val="005A4321"/>
    <w:rsid w:val="005D3A9A"/>
    <w:rsid w:val="005F2F70"/>
    <w:rsid w:val="005F512B"/>
    <w:rsid w:val="00612989"/>
    <w:rsid w:val="006407D6"/>
    <w:rsid w:val="0067352B"/>
    <w:rsid w:val="006755B5"/>
    <w:rsid w:val="006B146A"/>
    <w:rsid w:val="0072018D"/>
    <w:rsid w:val="00723883"/>
    <w:rsid w:val="00784DA4"/>
    <w:rsid w:val="00785468"/>
    <w:rsid w:val="00786CF2"/>
    <w:rsid w:val="007E1406"/>
    <w:rsid w:val="007E4415"/>
    <w:rsid w:val="00804DD8"/>
    <w:rsid w:val="00807619"/>
    <w:rsid w:val="0086532D"/>
    <w:rsid w:val="008F16E5"/>
    <w:rsid w:val="00901B2D"/>
    <w:rsid w:val="00914FDE"/>
    <w:rsid w:val="00944997"/>
    <w:rsid w:val="00996599"/>
    <w:rsid w:val="009C084B"/>
    <w:rsid w:val="00A16B62"/>
    <w:rsid w:val="00A60F56"/>
    <w:rsid w:val="00AD338D"/>
    <w:rsid w:val="00B04547"/>
    <w:rsid w:val="00B24F22"/>
    <w:rsid w:val="00B31E39"/>
    <w:rsid w:val="00BA10C1"/>
    <w:rsid w:val="00BC762F"/>
    <w:rsid w:val="00BD4B8C"/>
    <w:rsid w:val="00BE74BF"/>
    <w:rsid w:val="00BF6A6B"/>
    <w:rsid w:val="00C30BDE"/>
    <w:rsid w:val="00C77C8A"/>
    <w:rsid w:val="00C9760C"/>
    <w:rsid w:val="00CD3ECE"/>
    <w:rsid w:val="00D50D06"/>
    <w:rsid w:val="00D50D63"/>
    <w:rsid w:val="00D70131"/>
    <w:rsid w:val="00D76FEF"/>
    <w:rsid w:val="00D83254"/>
    <w:rsid w:val="00DA1EA8"/>
    <w:rsid w:val="00E15BD5"/>
    <w:rsid w:val="00E45D3E"/>
    <w:rsid w:val="00E725E3"/>
    <w:rsid w:val="00E919B1"/>
    <w:rsid w:val="00EA3D09"/>
    <w:rsid w:val="00F0036B"/>
    <w:rsid w:val="00F0464A"/>
    <w:rsid w:val="00F62E25"/>
    <w:rsid w:val="00FA1CDC"/>
    <w:rsid w:val="00FB7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13ED3"/>
  <w15:docId w15:val="{03BDAF31-3284-4B8B-AB3D-6C92CF151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5BD5"/>
    <w:pPr>
      <w:spacing w:after="0" w:line="240" w:lineRule="auto"/>
      <w:jc w:val="both"/>
    </w:pPr>
    <w:rPr>
      <w:rFonts w:eastAsia="Times New Roman" w:cs="Times New Roman"/>
      <w:sz w:val="18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F6A6B"/>
    <w:pPr>
      <w:keepNext/>
      <w:keepLines/>
      <w:spacing w:before="480" w:line="276" w:lineRule="auto"/>
      <w:jc w:val="left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line="276" w:lineRule="auto"/>
      <w:jc w:val="left"/>
      <w:outlineLvl w:val="1"/>
    </w:pPr>
    <w:rPr>
      <w:rFonts w:eastAsiaTheme="majorEastAsia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2"/>
    </w:pPr>
    <w:rPr>
      <w:rFonts w:eastAsiaTheme="majorEastAsia" w:cstheme="majorBidi"/>
      <w:b/>
      <w:bCs/>
      <w:color w:val="4F81BD" w:themeColor="accent1"/>
      <w:sz w:val="20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3"/>
    </w:pPr>
    <w:rPr>
      <w:rFonts w:eastAsiaTheme="majorEastAsia" w:cstheme="majorBidi"/>
      <w:b/>
      <w:bCs/>
      <w:i/>
      <w:iCs/>
      <w:color w:val="4F81BD" w:themeColor="accent1"/>
      <w:sz w:val="20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4"/>
    </w:pPr>
    <w:rPr>
      <w:rFonts w:eastAsiaTheme="majorEastAsia" w:cstheme="majorBidi"/>
      <w:color w:val="243F60" w:themeColor="accent1" w:themeShade="7F"/>
      <w:sz w:val="20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5"/>
    </w:pPr>
    <w:rPr>
      <w:rFonts w:eastAsiaTheme="majorEastAsia" w:cstheme="majorBidi"/>
      <w:i/>
      <w:iCs/>
      <w:color w:val="243F60" w:themeColor="accent1" w:themeShade="7F"/>
      <w:sz w:val="20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line="276" w:lineRule="auto"/>
      <w:jc w:val="left"/>
      <w:outlineLvl w:val="6"/>
    </w:pPr>
    <w:rPr>
      <w:rFonts w:eastAsiaTheme="majorEastAsia" w:cstheme="majorBidi"/>
      <w:i/>
      <w:iCs/>
      <w:color w:val="404040" w:themeColor="text1" w:themeTint="BF"/>
      <w:sz w:val="20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7"/>
    </w:pPr>
    <w:rPr>
      <w:rFonts w:eastAsiaTheme="majorEastAsia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  <w:jc w:val="left"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  <w:spacing w:after="200" w:line="276" w:lineRule="auto"/>
      <w:jc w:val="left"/>
    </w:pPr>
    <w:rPr>
      <w:rFonts w:eastAsiaTheme="majorEastAsia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pPr>
      <w:spacing w:after="200" w:line="276" w:lineRule="auto"/>
      <w:jc w:val="left"/>
    </w:pPr>
    <w:rPr>
      <w:rFonts w:eastAsiaTheme="minorHAnsi" w:cstheme="minorBidi"/>
      <w:i/>
      <w:iCs/>
      <w:color w:val="000000" w:themeColor="text1"/>
      <w:sz w:val="20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 w:line="276" w:lineRule="auto"/>
      <w:ind w:left="936" w:right="936"/>
      <w:jc w:val="left"/>
    </w:pPr>
    <w:rPr>
      <w:rFonts w:eastAsiaTheme="minorHAnsi" w:cstheme="minorBidi"/>
      <w:b/>
      <w:bCs/>
      <w:i/>
      <w:iCs/>
      <w:color w:val="4F81BD" w:themeColor="accent1"/>
      <w:sz w:val="20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spacing w:after="200" w:line="276" w:lineRule="auto"/>
      <w:ind w:left="720"/>
      <w:contextualSpacing/>
      <w:jc w:val="left"/>
    </w:pPr>
    <w:rPr>
      <w:rFonts w:eastAsiaTheme="minorHAnsi" w:cstheme="minorBidi"/>
      <w:sz w:val="20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39"/>
    <w:rsid w:val="00E15BD5"/>
    <w:pPr>
      <w:spacing w:after="0" w:line="240" w:lineRule="auto"/>
    </w:pPr>
    <w:rPr>
      <w:rFonts w:eastAsia="Times New Roman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slovn1-2">
    <w:name w:val="_Text_bez_číslování_1-2"/>
    <w:basedOn w:val="Normln"/>
    <w:link w:val="Textbezslovn1-2Char"/>
    <w:qFormat/>
    <w:rsid w:val="00E15BD5"/>
    <w:pPr>
      <w:spacing w:after="120"/>
      <w:ind w:left="1474"/>
    </w:pPr>
    <w:rPr>
      <w:rFonts w:asciiTheme="minorHAnsi" w:eastAsiaTheme="minorHAnsi" w:hAnsiTheme="minorHAnsi" w:cstheme="minorBidi"/>
      <w:szCs w:val="18"/>
      <w:lang w:eastAsia="en-US"/>
    </w:rPr>
  </w:style>
  <w:style w:type="character" w:customStyle="1" w:styleId="Textbezslovn1-2Char">
    <w:name w:val="_Text_bez_číslování_1-2 Char"/>
    <w:basedOn w:val="Standardnpsmoodstavce"/>
    <w:link w:val="Textbezslovn1-2"/>
    <w:rsid w:val="00E15BD5"/>
    <w:rPr>
      <w:rFonts w:asciiTheme="minorHAnsi" w:hAnsiTheme="minorHAns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CD3EC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D3ECE"/>
    <w:rPr>
      <w:rFonts w:eastAsia="Times New Roman" w:cs="Times New Roman"/>
      <w:sz w:val="18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D3EC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D3ECE"/>
    <w:rPr>
      <w:rFonts w:eastAsia="Times New Roman" w:cs="Times New Roman"/>
      <w:sz w:val="1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25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25E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24F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24F2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24F22"/>
    <w:rPr>
      <w:rFonts w:eastAsia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4F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4F22"/>
    <w:rPr>
      <w:rFonts w:eastAsia="Times New Roman" w:cs="Times New Roman"/>
      <w:b/>
      <w:bCs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804DD8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Revize">
    <w:name w:val="Revision"/>
    <w:hidden/>
    <w:uiPriority w:val="99"/>
    <w:semiHidden/>
    <w:rsid w:val="00100117"/>
    <w:pPr>
      <w:spacing w:after="0" w:line="240" w:lineRule="auto"/>
    </w:pPr>
    <w:rPr>
      <w:rFonts w:eastAsia="Times New Roman" w:cs="Times New Roman"/>
      <w:sz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A59A265-D1A6-480C-AF3E-A3DA5D0FB57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6BEE61C-1488-4079-9A7D-C20382B31C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87D0B6-E80E-4827-9E1B-9863A516B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303</Words>
  <Characters>1792</Characters>
  <Application>Microsoft Office Word</Application>
  <DocSecurity>4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Novák Libor, Bc.</dc:creator>
  <cp:lastModifiedBy>Kaplanová Ivana</cp:lastModifiedBy>
  <cp:revision>2</cp:revision>
  <cp:lastPrinted>2020-06-26T06:06:00Z</cp:lastPrinted>
  <dcterms:created xsi:type="dcterms:W3CDTF">2023-05-11T07:50:00Z</dcterms:created>
  <dcterms:modified xsi:type="dcterms:W3CDTF">2023-05-11T07:50:00Z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